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2126"/>
        <w:gridCol w:w="867"/>
        <w:gridCol w:w="4661"/>
      </w:tblGrid>
      <w:tr w:rsidR="00B475B3" w:rsidRPr="00B475B3" w:rsidTr="00B475B3">
        <w:tc>
          <w:tcPr>
            <w:tcW w:w="4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475B3" w:rsidRPr="00B475B3" w:rsidRDefault="00B475B3" w:rsidP="00B475B3">
            <w:pPr>
              <w:pStyle w:val="TableText"/>
              <w:tabs>
                <w:tab w:val="left" w:pos="3285"/>
              </w:tabs>
              <w:spacing w:before="60" w:after="60"/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</w:pPr>
            <w:r w:rsidRPr="00B475B3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 xml:space="preserve">MSA Unit 108                                                                                                   </w:t>
            </w:r>
          </w:p>
        </w:tc>
        <w:tc>
          <w:tcPr>
            <w:tcW w:w="4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5B3" w:rsidRPr="00B475B3" w:rsidRDefault="00B475B3" w:rsidP="00E7173D">
            <w:pPr>
              <w:pStyle w:val="TableText"/>
              <w:tabs>
                <w:tab w:val="left" w:pos="3285"/>
              </w:tabs>
              <w:spacing w:before="60" w:after="60"/>
              <w:jc w:val="right"/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</w:pPr>
            <w:r w:rsidRPr="00B475B3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 xml:space="preserve">QCF Ref: </w:t>
            </w:r>
            <w:r w:rsidR="00976C7C" w:rsidRPr="00976C7C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>D/50</w:t>
            </w:r>
            <w:r w:rsidR="00E7173D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>5</w:t>
            </w:r>
            <w:r w:rsidR="00976C7C" w:rsidRPr="00976C7C">
              <w:rPr>
                <w:rFonts w:asciiTheme="minorHAnsi" w:hAnsiTheme="minorHAnsi" w:cs="Arial"/>
                <w:b/>
                <w:sz w:val="22"/>
                <w:szCs w:val="22"/>
                <w:lang w:val="fr-FR"/>
              </w:rPr>
              <w:t>/9334</w:t>
            </w:r>
            <w:r w:rsidR="00976C7C" w:rsidRPr="00E552EB">
              <w:rPr>
                <w:color w:val="1F497D"/>
              </w:rPr>
              <w:t> </w:t>
            </w:r>
          </w:p>
        </w:tc>
      </w:tr>
      <w:tr w:rsidR="002E1723" w:rsidRPr="00B475B3" w:rsidTr="00B475B3">
        <w:tc>
          <w:tcPr>
            <w:tcW w:w="1668" w:type="dxa"/>
            <w:tcBorders>
              <w:top w:val="single" w:sz="4" w:space="0" w:color="auto"/>
            </w:tcBorders>
            <w:shd w:val="clear" w:color="auto" w:fill="auto"/>
          </w:tcPr>
          <w:p w:rsidR="002E1723" w:rsidRPr="00B475B3" w:rsidRDefault="002E1723" w:rsidP="00B649FF">
            <w:pPr>
              <w:pStyle w:val="TableColumnHeader"/>
              <w:spacing w:before="60" w:after="60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 w:val="0"/>
                <w:sz w:val="22"/>
                <w:szCs w:val="22"/>
              </w:rPr>
              <w:t>Title: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E1723" w:rsidRPr="00B475B3" w:rsidRDefault="00383780" w:rsidP="00B649FF">
            <w:pPr>
              <w:pStyle w:val="TableText"/>
              <w:tabs>
                <w:tab w:val="left" w:pos="3285"/>
              </w:tabs>
              <w:spacing w:before="60" w:after="6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Navigation and Bridge W</w:t>
            </w:r>
            <w:r w:rsidR="00CA243E" w:rsidRPr="00B475B3">
              <w:rPr>
                <w:rFonts w:asciiTheme="minorHAnsi" w:hAnsiTheme="minorHAnsi" w:cs="Arial"/>
                <w:b/>
                <w:sz w:val="22"/>
                <w:szCs w:val="22"/>
              </w:rPr>
              <w:t>atchkeeping on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Domestic Vessels in Non-Tidal W</w:t>
            </w:r>
            <w:r w:rsidR="002E1723" w:rsidRPr="00B475B3">
              <w:rPr>
                <w:rFonts w:asciiTheme="minorHAnsi" w:hAnsiTheme="minorHAnsi" w:cs="Arial"/>
                <w:b/>
                <w:sz w:val="22"/>
                <w:szCs w:val="22"/>
              </w:rPr>
              <w:t>aters</w:t>
            </w:r>
          </w:p>
        </w:tc>
      </w:tr>
      <w:tr w:rsidR="002E1723" w:rsidRPr="00B475B3" w:rsidTr="00B475B3">
        <w:tc>
          <w:tcPr>
            <w:tcW w:w="1668" w:type="dxa"/>
            <w:shd w:val="clear" w:color="auto" w:fill="auto"/>
          </w:tcPr>
          <w:p w:rsidR="002E1723" w:rsidRPr="00B475B3" w:rsidRDefault="002E1723" w:rsidP="00B649FF">
            <w:pPr>
              <w:pStyle w:val="TableColumnHeader"/>
              <w:spacing w:before="60" w:after="60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 w:val="0"/>
                <w:sz w:val="22"/>
                <w:szCs w:val="22"/>
              </w:rPr>
              <w:t>Level: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2E1723" w:rsidRPr="00B475B3" w:rsidRDefault="002E1723" w:rsidP="00B649FF">
            <w:pPr>
              <w:pStyle w:val="TableText"/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</w:p>
        </w:tc>
      </w:tr>
      <w:tr w:rsidR="002E1723" w:rsidRPr="00B475B3" w:rsidTr="00B475B3">
        <w:tc>
          <w:tcPr>
            <w:tcW w:w="1668" w:type="dxa"/>
            <w:shd w:val="clear" w:color="auto" w:fill="auto"/>
          </w:tcPr>
          <w:p w:rsidR="002E1723" w:rsidRPr="00B475B3" w:rsidRDefault="002E1723" w:rsidP="00B649FF">
            <w:pPr>
              <w:pStyle w:val="TableColumnHeader"/>
              <w:spacing w:before="60" w:after="60"/>
              <w:rPr>
                <w:rFonts w:asciiTheme="minorHAnsi" w:hAnsiTheme="minorHAnsi" w:cs="Arial"/>
                <w:b w:val="0"/>
                <w:bCs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 w:val="0"/>
                <w:bCs/>
                <w:sz w:val="22"/>
                <w:szCs w:val="22"/>
              </w:rPr>
              <w:t>Credit value: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2E1723" w:rsidRPr="00B475B3" w:rsidRDefault="002E1723" w:rsidP="00B649FF">
            <w:pPr>
              <w:pStyle w:val="TableText"/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/>
                <w:sz w:val="22"/>
                <w:szCs w:val="22"/>
              </w:rPr>
              <w:t>3</w:t>
            </w:r>
          </w:p>
        </w:tc>
      </w:tr>
      <w:tr w:rsidR="002E1723" w:rsidRPr="00B475B3" w:rsidTr="00B475B3">
        <w:trPr>
          <w:trHeight w:val="70"/>
        </w:trPr>
        <w:tc>
          <w:tcPr>
            <w:tcW w:w="3794" w:type="dxa"/>
            <w:gridSpan w:val="2"/>
            <w:shd w:val="clear" w:color="auto" w:fill="auto"/>
          </w:tcPr>
          <w:p w:rsidR="002E1723" w:rsidRPr="00B475B3" w:rsidRDefault="002E1723" w:rsidP="00B649FF">
            <w:pPr>
              <w:pStyle w:val="TableColumnHeader"/>
              <w:spacing w:before="60" w:after="60"/>
              <w:rPr>
                <w:rFonts w:asciiTheme="minorHAnsi" w:hAnsiTheme="minorHAnsi" w:cs="Arial"/>
                <w:b w:val="0"/>
                <w:i/>
                <w:iCs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 w:val="22"/>
                <w:szCs w:val="22"/>
              </w:rPr>
              <w:t>Learning outcomes</w:t>
            </w:r>
            <w:r w:rsidR="00B649FF" w:rsidRPr="00B475B3">
              <w:rPr>
                <w:rFonts w:asciiTheme="minorHAnsi" w:hAnsiTheme="minorHAnsi" w:cs="Arial"/>
                <w:bCs/>
                <w:sz w:val="22"/>
                <w:szCs w:val="22"/>
              </w:rPr>
              <w:t xml:space="preserve"> - </w:t>
            </w:r>
            <w:r w:rsidRPr="00B475B3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The learner will: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2E1723" w:rsidRPr="00B475B3" w:rsidRDefault="002E1723" w:rsidP="00B649FF">
            <w:pPr>
              <w:pStyle w:val="TableColumnHeader"/>
              <w:tabs>
                <w:tab w:val="left" w:pos="2307"/>
                <w:tab w:val="left" w:pos="2790"/>
              </w:tabs>
              <w:spacing w:before="60" w:after="60"/>
              <w:rPr>
                <w:rFonts w:asciiTheme="minorHAnsi" w:hAnsiTheme="minorHAnsi" w:cs="Arial"/>
                <w:bCs/>
                <w:i/>
                <w:iCs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 w:val="22"/>
                <w:szCs w:val="22"/>
              </w:rPr>
              <w:t>Assessment criteria</w:t>
            </w:r>
            <w:r w:rsidR="00B649FF" w:rsidRPr="00B475B3">
              <w:rPr>
                <w:rFonts w:asciiTheme="minorHAnsi" w:hAnsiTheme="minorHAnsi" w:cs="Arial"/>
                <w:bCs/>
                <w:sz w:val="22"/>
                <w:szCs w:val="22"/>
              </w:rPr>
              <w:t xml:space="preserve"> - </w:t>
            </w:r>
            <w:r w:rsidRPr="00B475B3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The learner can:</w:t>
            </w:r>
          </w:p>
        </w:tc>
      </w:tr>
      <w:tr w:rsidR="002E1723" w:rsidRPr="00B475B3" w:rsidTr="00B475B3">
        <w:trPr>
          <w:trHeight w:val="525"/>
        </w:trPr>
        <w:tc>
          <w:tcPr>
            <w:tcW w:w="3794" w:type="dxa"/>
            <w:gridSpan w:val="2"/>
          </w:tcPr>
          <w:p w:rsidR="002E1723" w:rsidRPr="00B475B3" w:rsidRDefault="002E1723" w:rsidP="00051B2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1.  Know how to prepare a vessel for passage</w:t>
            </w:r>
          </w:p>
        </w:tc>
        <w:tc>
          <w:tcPr>
            <w:tcW w:w="5528" w:type="dxa"/>
            <w:gridSpan w:val="2"/>
          </w:tcPr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1.1  </w:t>
            </w:r>
            <w:r w:rsidR="00051B2C" w:rsidRPr="00B475B3">
              <w:rPr>
                <w:rFonts w:asciiTheme="minorHAnsi" w:hAnsiTheme="minorHAnsi" w:cs="Arial"/>
                <w:bCs/>
                <w:szCs w:val="22"/>
              </w:rPr>
              <w:t>Describe the process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 of securing a vessel for departure</w:t>
            </w:r>
          </w:p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>1.2  Describe the process of pre-sailing checks</w:t>
            </w:r>
          </w:p>
        </w:tc>
      </w:tr>
      <w:tr w:rsidR="002E1723" w:rsidRPr="00B475B3" w:rsidTr="00B475B3">
        <w:trPr>
          <w:trHeight w:val="2133"/>
        </w:trPr>
        <w:tc>
          <w:tcPr>
            <w:tcW w:w="3794" w:type="dxa"/>
            <w:gridSpan w:val="2"/>
          </w:tcPr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2.  </w:t>
            </w:r>
            <w:r w:rsidR="00051B2C" w:rsidRPr="00B475B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Know how to</w:t>
            </w:r>
            <w:r w:rsidRPr="00B475B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 navigate a vessel on passage</w:t>
            </w:r>
          </w:p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  <w:p w:rsidR="002E1723" w:rsidRPr="00B475B3" w:rsidRDefault="002E1723" w:rsidP="00051B2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gridSpan w:val="2"/>
          </w:tcPr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2.1  </w:t>
            </w:r>
            <w:r w:rsidR="00051B2C" w:rsidRPr="00B475B3">
              <w:rPr>
                <w:rFonts w:asciiTheme="minorHAnsi" w:hAnsiTheme="minorHAnsi" w:cs="Arial"/>
                <w:bCs/>
                <w:szCs w:val="22"/>
              </w:rPr>
              <w:t xml:space="preserve">Describe 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the use of waterways guides, maps and charts  </w:t>
            </w:r>
          </w:p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2.2  </w:t>
            </w:r>
            <w:r w:rsidR="00051B2C" w:rsidRPr="00B475B3">
              <w:rPr>
                <w:rFonts w:asciiTheme="minorHAnsi" w:hAnsiTheme="minorHAnsi" w:cs="Arial"/>
                <w:bCs/>
                <w:szCs w:val="22"/>
              </w:rPr>
              <w:t xml:space="preserve">Describe 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>the direction of buoyage,</w:t>
            </w:r>
            <w:r w:rsidR="00051B2C" w:rsidRPr="00B475B3">
              <w:rPr>
                <w:rFonts w:asciiTheme="minorHAnsi" w:hAnsiTheme="minorHAnsi" w:cs="Arial"/>
                <w:bCs/>
                <w:szCs w:val="22"/>
              </w:rPr>
              <w:t xml:space="preserve"> and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 recognition of marks from shape, colour</w:t>
            </w:r>
            <w:r w:rsidR="00051B2C" w:rsidRPr="00B475B3">
              <w:rPr>
                <w:rFonts w:asciiTheme="minorHAnsi" w:hAnsiTheme="minorHAnsi" w:cs="Arial"/>
                <w:bCs/>
                <w:szCs w:val="22"/>
              </w:rPr>
              <w:t>,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 top mark and light</w:t>
            </w:r>
          </w:p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2.3  </w:t>
            </w:r>
            <w:r w:rsidR="00051B2C" w:rsidRPr="00B475B3">
              <w:rPr>
                <w:rFonts w:asciiTheme="minorHAnsi" w:hAnsiTheme="minorHAnsi" w:cs="Arial"/>
                <w:bCs/>
                <w:szCs w:val="22"/>
              </w:rPr>
              <w:t xml:space="preserve">Describe 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>the correct action</w:t>
            </w:r>
            <w:r w:rsidR="00051B2C" w:rsidRPr="00B475B3">
              <w:rPr>
                <w:rFonts w:asciiTheme="minorHAnsi" w:hAnsiTheme="minorHAnsi" w:cs="Arial"/>
                <w:bCs/>
                <w:szCs w:val="22"/>
              </w:rPr>
              <w:t>s to take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 on meeting </w:t>
            </w:r>
            <w:r w:rsidR="00051B2C" w:rsidRPr="00B475B3">
              <w:rPr>
                <w:rFonts w:asciiTheme="minorHAnsi" w:hAnsiTheme="minorHAnsi" w:cs="Arial"/>
                <w:bCs/>
                <w:szCs w:val="22"/>
              </w:rPr>
              <w:t xml:space="preserve">a 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>mark</w:t>
            </w:r>
          </w:p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2.4  Describe the duties expected of a watch-keeper </w:t>
            </w:r>
          </w:p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>2.5  De</w:t>
            </w:r>
            <w:r w:rsidR="000E5064" w:rsidRPr="00B475B3">
              <w:rPr>
                <w:rFonts w:asciiTheme="minorHAnsi" w:hAnsiTheme="minorHAnsi" w:cs="Arial"/>
                <w:bCs/>
                <w:szCs w:val="22"/>
              </w:rPr>
              <w:t>scribe English marine terminology relating to vessel navigation</w:t>
            </w:r>
          </w:p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2.6  Describe the procedures for relief, maintenance, takeover and handover of a  watch </w:t>
            </w:r>
          </w:p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>2.7  De</w:t>
            </w:r>
            <w:r w:rsidR="00B84D00" w:rsidRPr="00B475B3">
              <w:rPr>
                <w:rFonts w:asciiTheme="minorHAnsi" w:hAnsiTheme="minorHAnsi" w:cs="Arial"/>
                <w:bCs/>
                <w:szCs w:val="22"/>
              </w:rPr>
              <w:t>scribe the elements of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 good navigational practice while underway </w:t>
            </w:r>
          </w:p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2.8  </w:t>
            </w:r>
            <w:r w:rsidR="00B84D00" w:rsidRPr="00B475B3">
              <w:rPr>
                <w:rFonts w:asciiTheme="minorHAnsi" w:hAnsiTheme="minorHAnsi" w:cs="Arial"/>
                <w:bCs/>
                <w:szCs w:val="22"/>
              </w:rPr>
              <w:t>Describe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 sound and light signals </w:t>
            </w:r>
          </w:p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2.9  </w:t>
            </w:r>
            <w:r w:rsidR="00B84D00" w:rsidRPr="00B475B3">
              <w:rPr>
                <w:rFonts w:asciiTheme="minorHAnsi" w:hAnsiTheme="minorHAnsi" w:cs="Arial"/>
                <w:bCs/>
                <w:szCs w:val="22"/>
              </w:rPr>
              <w:t>Describe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 the responsibilities of a lookout </w:t>
            </w:r>
          </w:p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>2.10  Describe routine communication procedures with other team members of the watch on matters relating to watchkeeping duties</w:t>
            </w:r>
          </w:p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2.11 </w:t>
            </w:r>
            <w:r w:rsidR="00B84D00" w:rsidRPr="00B475B3">
              <w:rPr>
                <w:rFonts w:asciiTheme="minorHAnsi" w:hAnsiTheme="minorHAnsi" w:cs="Arial"/>
                <w:bCs/>
                <w:szCs w:val="22"/>
              </w:rPr>
              <w:t>Describe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 the relative movement of other vessels.</w:t>
            </w:r>
          </w:p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2.12  </w:t>
            </w:r>
            <w:r w:rsidR="00B84D00" w:rsidRPr="00B475B3">
              <w:rPr>
                <w:rFonts w:asciiTheme="minorHAnsi" w:hAnsiTheme="minorHAnsi" w:cs="Arial"/>
                <w:bCs/>
                <w:szCs w:val="22"/>
              </w:rPr>
              <w:t>Describe the procedures for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 entering and leaving a dock or a lock in all stream conditions</w:t>
            </w:r>
          </w:p>
          <w:p w:rsidR="002E1723" w:rsidRPr="00B475B3" w:rsidRDefault="002E1723" w:rsidP="00B84D00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>2.13  De</w:t>
            </w:r>
            <w:r w:rsidR="00B84D00" w:rsidRPr="00B475B3">
              <w:rPr>
                <w:rFonts w:asciiTheme="minorHAnsi" w:hAnsiTheme="minorHAnsi" w:cs="Arial"/>
                <w:bCs/>
                <w:szCs w:val="22"/>
              </w:rPr>
              <w:t>scribe the procedures for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 passing through (under) bridges and navigating in close proximity within a canal </w:t>
            </w:r>
          </w:p>
        </w:tc>
      </w:tr>
      <w:tr w:rsidR="002E1723" w:rsidRPr="00B475B3" w:rsidTr="00B475B3">
        <w:trPr>
          <w:trHeight w:val="378"/>
        </w:trPr>
        <w:tc>
          <w:tcPr>
            <w:tcW w:w="3794" w:type="dxa"/>
            <w:gridSpan w:val="2"/>
          </w:tcPr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3.  Know how to communicate internally and externally  </w:t>
            </w:r>
          </w:p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  <w:p w:rsidR="002E1723" w:rsidRPr="00B475B3" w:rsidRDefault="002E1723" w:rsidP="00051B2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gridSpan w:val="2"/>
          </w:tcPr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3.1  </w:t>
            </w:r>
            <w:r w:rsidR="000E5064" w:rsidRPr="00B475B3">
              <w:rPr>
                <w:rFonts w:asciiTheme="minorHAnsi" w:hAnsiTheme="minorHAnsi" w:cs="Arial"/>
                <w:bCs/>
                <w:szCs w:val="22"/>
              </w:rPr>
              <w:t xml:space="preserve">Describe 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the use and meaning of </w:t>
            </w:r>
            <w:r w:rsidR="000E5064" w:rsidRPr="00B475B3">
              <w:rPr>
                <w:rFonts w:asciiTheme="minorHAnsi" w:hAnsiTheme="minorHAnsi" w:cs="Arial"/>
                <w:bCs/>
                <w:szCs w:val="22"/>
              </w:rPr>
              <w:t xml:space="preserve">relevant 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>single le</w:t>
            </w:r>
            <w:r w:rsidR="000E5064" w:rsidRPr="00B475B3">
              <w:rPr>
                <w:rFonts w:asciiTheme="minorHAnsi" w:hAnsiTheme="minorHAnsi" w:cs="Arial"/>
                <w:bCs/>
                <w:szCs w:val="22"/>
              </w:rPr>
              <w:t>tter code flags listed in the I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>nternational C</w:t>
            </w:r>
            <w:r w:rsidR="000E5064" w:rsidRPr="00B475B3">
              <w:rPr>
                <w:rFonts w:asciiTheme="minorHAnsi" w:hAnsiTheme="minorHAnsi" w:cs="Arial"/>
                <w:bCs/>
                <w:szCs w:val="22"/>
              </w:rPr>
              <w:t>ode of Signals</w:t>
            </w:r>
          </w:p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3.2  </w:t>
            </w:r>
            <w:r w:rsidR="000E5064" w:rsidRPr="00B475B3">
              <w:rPr>
                <w:rFonts w:asciiTheme="minorHAnsi" w:hAnsiTheme="minorHAnsi" w:cs="Arial"/>
                <w:bCs/>
                <w:szCs w:val="22"/>
              </w:rPr>
              <w:t xml:space="preserve">Describe applicable 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>distress signals</w:t>
            </w:r>
            <w:r w:rsidR="000E5064" w:rsidRPr="00B475B3">
              <w:rPr>
                <w:rFonts w:asciiTheme="minorHAnsi" w:hAnsiTheme="minorHAnsi" w:cs="Arial"/>
                <w:bCs/>
                <w:szCs w:val="22"/>
              </w:rPr>
              <w:t xml:space="preserve"> as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 </w:t>
            </w:r>
            <w:r w:rsidR="000E5064" w:rsidRPr="00B475B3">
              <w:rPr>
                <w:rFonts w:asciiTheme="minorHAnsi" w:hAnsiTheme="minorHAnsi" w:cs="Arial"/>
                <w:bCs/>
                <w:szCs w:val="22"/>
              </w:rPr>
              <w:t xml:space="preserve">specified in the 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>International Code</w:t>
            </w:r>
            <w:r w:rsidR="000E5064" w:rsidRPr="00B475B3">
              <w:rPr>
                <w:rFonts w:asciiTheme="minorHAnsi" w:hAnsiTheme="minorHAnsi" w:cs="Arial"/>
                <w:bCs/>
                <w:szCs w:val="22"/>
              </w:rPr>
              <w:t xml:space="preserve"> of Signals</w:t>
            </w:r>
          </w:p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>3.3  Describe routine and emergency communication procedures</w:t>
            </w:r>
          </w:p>
          <w:p w:rsidR="002E1723" w:rsidRPr="00B475B3" w:rsidRDefault="000E5064" w:rsidP="000E5064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>3.4  Describe how to</w:t>
            </w:r>
            <w:r w:rsidR="002E1723" w:rsidRPr="00B475B3">
              <w:rPr>
                <w:rFonts w:asciiTheme="minorHAnsi" w:hAnsiTheme="minorHAnsi" w:cs="Arial"/>
                <w:bCs/>
                <w:szCs w:val="22"/>
              </w:rPr>
              <w:t xml:space="preserve"> use telephones, hand held radios and emergency signals</w:t>
            </w:r>
          </w:p>
        </w:tc>
      </w:tr>
      <w:tr w:rsidR="002E1723" w:rsidRPr="00B475B3" w:rsidTr="00B475B3">
        <w:trPr>
          <w:trHeight w:val="378"/>
        </w:trPr>
        <w:tc>
          <w:tcPr>
            <w:tcW w:w="3794" w:type="dxa"/>
            <w:gridSpan w:val="2"/>
          </w:tcPr>
          <w:p w:rsidR="002E1723" w:rsidRPr="00B475B3" w:rsidRDefault="002E1723" w:rsidP="00051B2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4.  Know how to carry out pre-arrival checks</w:t>
            </w:r>
          </w:p>
        </w:tc>
        <w:tc>
          <w:tcPr>
            <w:tcW w:w="5528" w:type="dxa"/>
            <w:gridSpan w:val="2"/>
          </w:tcPr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>4.1  Describe the process of pre-arrival checks</w:t>
            </w:r>
          </w:p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</w:p>
        </w:tc>
      </w:tr>
      <w:tr w:rsidR="002E1723" w:rsidRPr="00B475B3" w:rsidTr="00B475B3">
        <w:trPr>
          <w:trHeight w:val="530"/>
        </w:trPr>
        <w:tc>
          <w:tcPr>
            <w:tcW w:w="3794" w:type="dxa"/>
            <w:gridSpan w:val="2"/>
          </w:tcPr>
          <w:p w:rsidR="002E1723" w:rsidRPr="00B475B3" w:rsidRDefault="002E1723" w:rsidP="00051B2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5.  </w:t>
            </w:r>
            <w:r w:rsidR="00051B2C" w:rsidRPr="00B475B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Know how</w:t>
            </w:r>
            <w:r w:rsidRPr="00B475B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 to undertake an anchor watch</w:t>
            </w:r>
          </w:p>
        </w:tc>
        <w:tc>
          <w:tcPr>
            <w:tcW w:w="5528" w:type="dxa"/>
            <w:gridSpan w:val="2"/>
          </w:tcPr>
          <w:p w:rsidR="002E1723" w:rsidRPr="00B475B3" w:rsidRDefault="002E1723" w:rsidP="000E5064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5.1  </w:t>
            </w:r>
            <w:r w:rsidR="000E5064" w:rsidRPr="00B475B3">
              <w:rPr>
                <w:rFonts w:asciiTheme="minorHAnsi" w:hAnsiTheme="minorHAnsi" w:cs="Arial"/>
                <w:bCs/>
                <w:szCs w:val="22"/>
              </w:rPr>
              <w:t xml:space="preserve">Describe how to 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>maintain an anchor watch</w:t>
            </w:r>
            <w:r w:rsidR="000E5064" w:rsidRPr="00B475B3">
              <w:rPr>
                <w:rFonts w:asciiTheme="minorHAnsi" w:hAnsiTheme="minorHAnsi" w:cs="Arial"/>
                <w:bCs/>
                <w:szCs w:val="22"/>
              </w:rPr>
              <w:t>,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 including checks made for anchor dragging</w:t>
            </w:r>
          </w:p>
        </w:tc>
      </w:tr>
      <w:tr w:rsidR="002E1723" w:rsidRPr="00B475B3" w:rsidTr="00B475B3">
        <w:trPr>
          <w:trHeight w:val="2133"/>
        </w:trPr>
        <w:tc>
          <w:tcPr>
            <w:tcW w:w="3794" w:type="dxa"/>
            <w:gridSpan w:val="2"/>
          </w:tcPr>
          <w:p w:rsidR="002E1723" w:rsidRPr="00B475B3" w:rsidRDefault="002E1723" w:rsidP="003907C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lastRenderedPageBreak/>
              <w:t xml:space="preserve">6.  </w:t>
            </w:r>
            <w:r w:rsidR="003907CF" w:rsidRPr="00B475B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>Know</w:t>
            </w:r>
            <w:r w:rsidRPr="00B475B3"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  <w:t xml:space="preserve"> how weather can affect vessel operations</w:t>
            </w:r>
          </w:p>
        </w:tc>
        <w:tc>
          <w:tcPr>
            <w:tcW w:w="5528" w:type="dxa"/>
            <w:gridSpan w:val="2"/>
          </w:tcPr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6.1  </w:t>
            </w:r>
            <w:r w:rsidR="003907CF" w:rsidRPr="00B475B3">
              <w:rPr>
                <w:rFonts w:asciiTheme="minorHAnsi" w:hAnsiTheme="minorHAnsi" w:cs="Arial"/>
                <w:bCs/>
                <w:szCs w:val="22"/>
              </w:rPr>
              <w:t>Define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 meteorological terms in sufficient depth to interpret weather conditions</w:t>
            </w:r>
          </w:p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6.2  </w:t>
            </w:r>
            <w:r w:rsidR="003907CF" w:rsidRPr="00B475B3">
              <w:rPr>
                <w:rFonts w:asciiTheme="minorHAnsi" w:hAnsiTheme="minorHAnsi" w:cs="Arial"/>
                <w:bCs/>
                <w:szCs w:val="22"/>
              </w:rPr>
              <w:t>Describe the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 use of non-instrumental observations</w:t>
            </w:r>
          </w:p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6.3  Describe types of cloud, cloud cover and precipitation </w:t>
            </w:r>
          </w:p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6.4  </w:t>
            </w:r>
            <w:r w:rsidR="003907CF" w:rsidRPr="00B475B3">
              <w:rPr>
                <w:rFonts w:asciiTheme="minorHAnsi" w:hAnsiTheme="minorHAnsi" w:cs="Arial"/>
                <w:bCs/>
                <w:szCs w:val="22"/>
              </w:rPr>
              <w:t>Describe t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>he main synoptic patterns</w:t>
            </w:r>
            <w:r w:rsidR="003907CF" w:rsidRPr="00B475B3">
              <w:rPr>
                <w:rFonts w:asciiTheme="minorHAnsi" w:hAnsiTheme="minorHAnsi" w:cs="Arial"/>
                <w:bCs/>
                <w:szCs w:val="22"/>
              </w:rPr>
              <w:t xml:space="preserve"> on UK surface charts, including</w:t>
            </w:r>
            <w:r w:rsidRPr="00B475B3">
              <w:rPr>
                <w:rFonts w:asciiTheme="minorHAnsi" w:hAnsiTheme="minorHAnsi" w:cs="Arial"/>
                <w:bCs/>
                <w:szCs w:val="22"/>
              </w:rPr>
              <w:t xml:space="preserve"> associated weather</w:t>
            </w:r>
            <w:r w:rsidR="003907CF" w:rsidRPr="00B475B3">
              <w:rPr>
                <w:rFonts w:asciiTheme="minorHAnsi" w:hAnsiTheme="minorHAnsi" w:cs="Arial"/>
                <w:bCs/>
                <w:szCs w:val="22"/>
              </w:rPr>
              <w:t xml:space="preserve"> and local winds</w:t>
            </w:r>
          </w:p>
          <w:p w:rsidR="002E1723" w:rsidRPr="00B475B3" w:rsidRDefault="002E1723" w:rsidP="00B649FF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bCs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Cs w:val="22"/>
              </w:rPr>
              <w:t>6.5  Define visibility including horizontal visibility</w:t>
            </w:r>
          </w:p>
        </w:tc>
      </w:tr>
      <w:tr w:rsidR="002E1723" w:rsidRPr="00B475B3" w:rsidTr="00B475B3">
        <w:tc>
          <w:tcPr>
            <w:tcW w:w="3794" w:type="dxa"/>
            <w:gridSpan w:val="2"/>
          </w:tcPr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color w:val="000000"/>
                <w:sz w:val="22"/>
                <w:szCs w:val="22"/>
              </w:rPr>
              <w:t>Additional information about the unit</w:t>
            </w:r>
          </w:p>
        </w:tc>
        <w:tc>
          <w:tcPr>
            <w:tcW w:w="5528" w:type="dxa"/>
            <w:gridSpan w:val="2"/>
          </w:tcPr>
          <w:p w:rsidR="002E1723" w:rsidRPr="00B475B3" w:rsidRDefault="002E1723" w:rsidP="00B475B3">
            <w:pPr>
              <w:spacing w:before="20" w:after="20"/>
              <w:rPr>
                <w:rFonts w:asciiTheme="minorHAnsi" w:hAnsiTheme="minorHAnsi"/>
                <w:color w:val="000000"/>
                <w:szCs w:val="22"/>
              </w:rPr>
            </w:pPr>
            <w:r w:rsidRPr="00B475B3">
              <w:rPr>
                <w:rFonts w:asciiTheme="minorHAnsi" w:hAnsiTheme="minorHAnsi"/>
                <w:color w:val="000000"/>
                <w:szCs w:val="22"/>
              </w:rPr>
              <w:t>This unit</w:t>
            </w:r>
            <w:r w:rsidR="00B475B3">
              <w:rPr>
                <w:rFonts w:asciiTheme="minorHAnsi" w:hAnsiTheme="minorHAnsi"/>
                <w:color w:val="000000"/>
                <w:szCs w:val="22"/>
              </w:rPr>
              <w:t xml:space="preserve"> is designed for study by those </w:t>
            </w:r>
            <w:r w:rsidRPr="00B475B3">
              <w:rPr>
                <w:rFonts w:asciiTheme="minorHAnsi" w:hAnsiTheme="minorHAnsi"/>
                <w:color w:val="000000"/>
                <w:szCs w:val="22"/>
              </w:rPr>
              <w:t>working towards meeting the requirements for BML Tier 1 Level 1 Generic Underpinning Knowledge</w:t>
            </w:r>
          </w:p>
        </w:tc>
      </w:tr>
      <w:tr w:rsidR="002E1723" w:rsidRPr="00B475B3" w:rsidTr="00B475B3">
        <w:tc>
          <w:tcPr>
            <w:tcW w:w="3794" w:type="dxa"/>
            <w:gridSpan w:val="2"/>
          </w:tcPr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 w:val="22"/>
                <w:szCs w:val="22"/>
              </w:rPr>
              <w:t>Unit aim(s)</w:t>
            </w:r>
          </w:p>
        </w:tc>
        <w:tc>
          <w:tcPr>
            <w:tcW w:w="5528" w:type="dxa"/>
            <w:gridSpan w:val="2"/>
          </w:tcPr>
          <w:p w:rsidR="002E1723" w:rsidRPr="00B475B3" w:rsidRDefault="002E1723" w:rsidP="00AF2387">
            <w:pPr>
              <w:spacing w:before="20" w:after="20"/>
              <w:rPr>
                <w:rFonts w:asciiTheme="minorHAnsi" w:hAnsiTheme="minorHAnsi"/>
                <w:szCs w:val="22"/>
              </w:rPr>
            </w:pPr>
            <w:r w:rsidRPr="00B475B3">
              <w:rPr>
                <w:rFonts w:asciiTheme="minorHAnsi" w:hAnsiTheme="minorHAnsi"/>
                <w:szCs w:val="22"/>
              </w:rPr>
              <w:t xml:space="preserve">The aim of the unit is to provide the knowledge </w:t>
            </w:r>
            <w:r w:rsidR="00AF2387" w:rsidRPr="00B475B3">
              <w:rPr>
                <w:rFonts w:asciiTheme="minorHAnsi" w:hAnsiTheme="minorHAnsi"/>
                <w:szCs w:val="22"/>
              </w:rPr>
              <w:t>underpinning</w:t>
            </w:r>
            <w:r w:rsidRPr="00B475B3">
              <w:rPr>
                <w:rFonts w:asciiTheme="minorHAnsi" w:hAnsiTheme="minorHAnsi"/>
                <w:szCs w:val="22"/>
              </w:rPr>
              <w:t xml:space="preserve"> proficiency (in part) for taking charge of a domestic  vessel in non-tidal waters, including the requirements (in part) for BML Tier 1 Level 1 Generic Underpinning Knowledge</w:t>
            </w:r>
          </w:p>
        </w:tc>
      </w:tr>
      <w:tr w:rsidR="002E1723" w:rsidRPr="00B475B3" w:rsidTr="00B475B3">
        <w:tc>
          <w:tcPr>
            <w:tcW w:w="3794" w:type="dxa"/>
            <w:gridSpan w:val="2"/>
          </w:tcPr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 w:val="22"/>
                <w:szCs w:val="22"/>
              </w:rPr>
              <w:t>Unit expiry date</w:t>
            </w:r>
          </w:p>
        </w:tc>
        <w:tc>
          <w:tcPr>
            <w:tcW w:w="5528" w:type="dxa"/>
            <w:gridSpan w:val="2"/>
          </w:tcPr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</w:tc>
      </w:tr>
      <w:tr w:rsidR="002E1723" w:rsidRPr="00E7173D" w:rsidTr="00B475B3">
        <w:tc>
          <w:tcPr>
            <w:tcW w:w="3794" w:type="dxa"/>
            <w:gridSpan w:val="2"/>
          </w:tcPr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 w:val="22"/>
                <w:szCs w:val="22"/>
              </w:rPr>
              <w:t>Details of the relationship between the unit and relevant national occupational standards (if appropriate)</w:t>
            </w:r>
          </w:p>
        </w:tc>
        <w:tc>
          <w:tcPr>
            <w:tcW w:w="5528" w:type="dxa"/>
            <w:gridSpan w:val="2"/>
          </w:tcPr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  <w:lang w:val="fr-FR"/>
              </w:rPr>
            </w:pPr>
            <w:r w:rsidRPr="00B475B3">
              <w:rPr>
                <w:rFonts w:asciiTheme="minorHAnsi" w:hAnsiTheme="minorHAnsi" w:cs="Arial"/>
                <w:bCs/>
                <w:sz w:val="22"/>
                <w:szCs w:val="22"/>
                <w:lang w:val="fr-FR"/>
              </w:rPr>
              <w:t>MSA Marine NOS</w:t>
            </w:r>
            <w:r w:rsidR="007C54CB" w:rsidRPr="00B475B3">
              <w:rPr>
                <w:rFonts w:asciiTheme="minorHAnsi" w:hAnsiTheme="minorHAnsi" w:cs="Arial"/>
                <w:bCs/>
                <w:sz w:val="22"/>
                <w:szCs w:val="22"/>
                <w:lang w:val="fr-FR"/>
              </w:rPr>
              <w:t xml:space="preserve"> 2012:  B01, B0</w:t>
            </w:r>
            <w:r w:rsidR="00772827" w:rsidRPr="00B475B3">
              <w:rPr>
                <w:rFonts w:asciiTheme="minorHAnsi" w:hAnsiTheme="minorHAnsi" w:cs="Arial"/>
                <w:bCs/>
                <w:sz w:val="22"/>
                <w:szCs w:val="22"/>
                <w:lang w:val="fr-FR"/>
              </w:rPr>
              <w:t>2</w:t>
            </w:r>
          </w:p>
        </w:tc>
      </w:tr>
      <w:tr w:rsidR="002E1723" w:rsidRPr="00B475B3" w:rsidTr="00B475B3">
        <w:tc>
          <w:tcPr>
            <w:tcW w:w="3794" w:type="dxa"/>
            <w:gridSpan w:val="2"/>
          </w:tcPr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 w:val="22"/>
                <w:szCs w:val="22"/>
              </w:rPr>
              <w:t>Details of the relationship between the unit and other standards or curricula (if appropriate)</w:t>
            </w:r>
          </w:p>
        </w:tc>
        <w:tc>
          <w:tcPr>
            <w:tcW w:w="5528" w:type="dxa"/>
            <w:gridSpan w:val="2"/>
          </w:tcPr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 w:val="22"/>
                <w:szCs w:val="22"/>
              </w:rPr>
              <w:t>MCA syllabus for the BML Tier 1 Level 1 Generic Underpinning Knowledge</w:t>
            </w:r>
          </w:p>
        </w:tc>
      </w:tr>
      <w:tr w:rsidR="002E1723" w:rsidRPr="00B475B3" w:rsidTr="00B475B3">
        <w:tc>
          <w:tcPr>
            <w:tcW w:w="3794" w:type="dxa"/>
            <w:gridSpan w:val="2"/>
          </w:tcPr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 w:val="22"/>
                <w:szCs w:val="22"/>
              </w:rPr>
              <w:t>Assessment requirements specified by a sector or regulatory body (if appropriate)</w:t>
            </w:r>
          </w:p>
        </w:tc>
        <w:tc>
          <w:tcPr>
            <w:tcW w:w="5528" w:type="dxa"/>
            <w:gridSpan w:val="2"/>
          </w:tcPr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sz w:val="22"/>
                <w:szCs w:val="22"/>
              </w:rPr>
              <w:t>Assessment will be by a combination of the following methods – assignment; knowledge based testing; project work; presentation; practical demonstration; other - as agreed in consultation with the external verifier</w:t>
            </w:r>
          </w:p>
        </w:tc>
      </w:tr>
      <w:tr w:rsidR="002E1723" w:rsidRPr="00B475B3" w:rsidTr="00B475B3">
        <w:tc>
          <w:tcPr>
            <w:tcW w:w="3794" w:type="dxa"/>
            <w:gridSpan w:val="2"/>
          </w:tcPr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 w:val="22"/>
                <w:szCs w:val="22"/>
              </w:rPr>
              <w:t>Endorsement of the unit by a sector or other appropriate body (if required)</w:t>
            </w:r>
          </w:p>
        </w:tc>
        <w:tc>
          <w:tcPr>
            <w:tcW w:w="5528" w:type="dxa"/>
            <w:gridSpan w:val="2"/>
          </w:tcPr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sz w:val="22"/>
                <w:szCs w:val="22"/>
              </w:rPr>
              <w:t>Maritime Skills Alliance</w:t>
            </w:r>
          </w:p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sz w:val="22"/>
                <w:szCs w:val="22"/>
              </w:rPr>
              <w:t>Maritime &amp; Coastguard Agency</w:t>
            </w:r>
          </w:p>
        </w:tc>
      </w:tr>
      <w:tr w:rsidR="002E1723" w:rsidRPr="00B475B3" w:rsidTr="00B475B3">
        <w:tc>
          <w:tcPr>
            <w:tcW w:w="3794" w:type="dxa"/>
            <w:gridSpan w:val="2"/>
          </w:tcPr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 w:val="22"/>
                <w:szCs w:val="22"/>
              </w:rPr>
              <w:t>Location of the unit within the subject/sector classification system</w:t>
            </w:r>
          </w:p>
        </w:tc>
        <w:tc>
          <w:tcPr>
            <w:tcW w:w="5528" w:type="dxa"/>
            <w:gridSpan w:val="2"/>
          </w:tcPr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sz w:val="22"/>
                <w:szCs w:val="22"/>
              </w:rPr>
              <w:t>Transport</w:t>
            </w:r>
            <w:r w:rsidR="00383780">
              <w:rPr>
                <w:rFonts w:asciiTheme="minorHAnsi" w:hAnsiTheme="minorHAnsi" w:cs="Arial"/>
                <w:sz w:val="22"/>
                <w:szCs w:val="22"/>
              </w:rPr>
              <w:t xml:space="preserve">ation </w:t>
            </w:r>
            <w:r w:rsidR="00B92A38">
              <w:rPr>
                <w:rFonts w:asciiTheme="minorHAnsi" w:hAnsiTheme="minorHAnsi" w:cs="Arial"/>
                <w:sz w:val="22"/>
                <w:szCs w:val="22"/>
              </w:rPr>
              <w:t xml:space="preserve">Operations </w:t>
            </w:r>
            <w:r w:rsidR="00383780">
              <w:rPr>
                <w:rFonts w:asciiTheme="minorHAnsi" w:hAnsiTheme="minorHAnsi" w:cs="Arial"/>
                <w:sz w:val="22"/>
                <w:szCs w:val="22"/>
              </w:rPr>
              <w:t>and Maintenance</w:t>
            </w:r>
          </w:p>
        </w:tc>
      </w:tr>
      <w:tr w:rsidR="002E1723" w:rsidRPr="00B475B3" w:rsidTr="00B475B3">
        <w:tc>
          <w:tcPr>
            <w:tcW w:w="3794" w:type="dxa"/>
            <w:gridSpan w:val="2"/>
          </w:tcPr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 w:val="22"/>
                <w:szCs w:val="22"/>
              </w:rPr>
              <w:t>Name of the organisation submitting the unit</w:t>
            </w:r>
          </w:p>
        </w:tc>
        <w:tc>
          <w:tcPr>
            <w:tcW w:w="5528" w:type="dxa"/>
            <w:gridSpan w:val="2"/>
          </w:tcPr>
          <w:p w:rsidR="002E1723" w:rsidRPr="00B475B3" w:rsidRDefault="00051B2C" w:rsidP="00051B2C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sz w:val="22"/>
                <w:szCs w:val="22"/>
              </w:rPr>
              <w:t>Skills for Logistics, for Maritime Skills Alliance</w:t>
            </w:r>
          </w:p>
        </w:tc>
      </w:tr>
      <w:tr w:rsidR="002E1723" w:rsidRPr="00B475B3" w:rsidTr="00B475B3">
        <w:tc>
          <w:tcPr>
            <w:tcW w:w="3794" w:type="dxa"/>
            <w:gridSpan w:val="2"/>
          </w:tcPr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 w:val="22"/>
                <w:szCs w:val="22"/>
              </w:rPr>
              <w:t>Availability for use</w:t>
            </w:r>
          </w:p>
        </w:tc>
        <w:tc>
          <w:tcPr>
            <w:tcW w:w="5528" w:type="dxa"/>
            <w:gridSpan w:val="2"/>
          </w:tcPr>
          <w:p w:rsidR="002E1723" w:rsidRPr="00B475B3" w:rsidRDefault="00051B2C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sz w:val="22"/>
                <w:szCs w:val="22"/>
              </w:rPr>
              <w:t>Unrestricted</w:t>
            </w:r>
          </w:p>
        </w:tc>
      </w:tr>
      <w:tr w:rsidR="002E1723" w:rsidRPr="00B475B3" w:rsidTr="00B475B3">
        <w:tc>
          <w:tcPr>
            <w:tcW w:w="3794" w:type="dxa"/>
            <w:gridSpan w:val="2"/>
          </w:tcPr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 w:val="22"/>
                <w:szCs w:val="22"/>
              </w:rPr>
              <w:t>Availability for delivery</w:t>
            </w:r>
          </w:p>
        </w:tc>
        <w:tc>
          <w:tcPr>
            <w:tcW w:w="5528" w:type="dxa"/>
            <w:gridSpan w:val="2"/>
          </w:tcPr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E1723" w:rsidRPr="00B475B3" w:rsidTr="00B475B3">
        <w:tc>
          <w:tcPr>
            <w:tcW w:w="3794" w:type="dxa"/>
            <w:gridSpan w:val="2"/>
          </w:tcPr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bCs/>
                <w:sz w:val="22"/>
                <w:szCs w:val="22"/>
              </w:rPr>
              <w:t>Guided Learning Hours</w:t>
            </w:r>
          </w:p>
        </w:tc>
        <w:tc>
          <w:tcPr>
            <w:tcW w:w="5528" w:type="dxa"/>
            <w:gridSpan w:val="2"/>
          </w:tcPr>
          <w:p w:rsidR="002E1723" w:rsidRPr="00B475B3" w:rsidRDefault="002E1723" w:rsidP="00B649FF">
            <w:pPr>
              <w:pStyle w:val="TableText"/>
              <w:spacing w:before="20" w:after="2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B475B3">
              <w:rPr>
                <w:rFonts w:asciiTheme="minorHAnsi" w:hAnsiTheme="minorHAnsi" w:cs="Arial"/>
                <w:sz w:val="22"/>
                <w:szCs w:val="22"/>
              </w:rPr>
              <w:t>30</w:t>
            </w:r>
          </w:p>
        </w:tc>
      </w:tr>
    </w:tbl>
    <w:p w:rsidR="002E1723" w:rsidRPr="00B475B3" w:rsidRDefault="002E1723" w:rsidP="00B84D00">
      <w:pPr>
        <w:rPr>
          <w:rFonts w:asciiTheme="minorHAnsi" w:hAnsiTheme="minorHAnsi"/>
          <w:color w:val="FF0000"/>
          <w:szCs w:val="22"/>
        </w:rPr>
      </w:pPr>
    </w:p>
    <w:sectPr w:rsidR="002E1723" w:rsidRPr="00B475B3" w:rsidSect="00B475B3">
      <w:footerReference w:type="default" r:id="rId7"/>
      <w:pgSz w:w="11907" w:h="16840" w:code="9"/>
      <w:pgMar w:top="1418" w:right="1418" w:bottom="1418" w:left="1418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C48" w:rsidRDefault="00031C48">
      <w:r>
        <w:separator/>
      </w:r>
    </w:p>
  </w:endnote>
  <w:endnote w:type="continuationSeparator" w:id="0">
    <w:p w:rsidR="00031C48" w:rsidRDefault="00031C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723" w:rsidRDefault="002E1723" w:rsidP="007C2FAE">
    <w:pPr>
      <w:pStyle w:val="Footer"/>
      <w:tabs>
        <w:tab w:val="clear" w:pos="4153"/>
      </w:tabs>
      <w:rPr>
        <w:rFonts w:ascii="Calibri" w:hAnsi="Calibri"/>
      </w:rPr>
    </w:pPr>
    <w:r>
      <w:rPr>
        <w:rFonts w:ascii="Calibri" w:hAnsi="Calibri"/>
      </w:rPr>
      <w:t>M</w:t>
    </w:r>
    <w:r w:rsidR="00B649FF">
      <w:rPr>
        <w:rFonts w:ascii="Calibri" w:hAnsi="Calibri"/>
      </w:rPr>
      <w:t>aritime Skills Alliance</w:t>
    </w:r>
  </w:p>
  <w:p w:rsidR="002E1723" w:rsidRDefault="002E17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C48" w:rsidRDefault="00031C48">
      <w:r>
        <w:separator/>
      </w:r>
    </w:p>
  </w:footnote>
  <w:footnote w:type="continuationSeparator" w:id="0">
    <w:p w:rsidR="00031C48" w:rsidRDefault="00031C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5BD2DE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5DC00DC"/>
    <w:multiLevelType w:val="hybridMultilevel"/>
    <w:tmpl w:val="9850B1CC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4A618A"/>
    <w:multiLevelType w:val="hybridMultilevel"/>
    <w:tmpl w:val="4E0EF0D0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5177CD"/>
    <w:multiLevelType w:val="multilevel"/>
    <w:tmpl w:val="A844BF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212C5E8A"/>
    <w:multiLevelType w:val="hybridMultilevel"/>
    <w:tmpl w:val="42A2A56A"/>
    <w:lvl w:ilvl="0" w:tplc="41EA144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5E0873C">
      <w:start w:val="1"/>
      <w:numFmt w:val="decimal"/>
      <w:pStyle w:val="ListNumb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3814F9B"/>
    <w:multiLevelType w:val="hybridMultilevel"/>
    <w:tmpl w:val="432C4E1A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820AE1"/>
    <w:multiLevelType w:val="hybridMultilevel"/>
    <w:tmpl w:val="2612DD20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3A01C5"/>
    <w:multiLevelType w:val="multilevel"/>
    <w:tmpl w:val="282A28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35D6230E"/>
    <w:multiLevelType w:val="singleLevel"/>
    <w:tmpl w:val="DA0CB540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cs="Times New Roman"/>
      </w:rPr>
    </w:lvl>
  </w:abstractNum>
  <w:abstractNum w:abstractNumId="9">
    <w:nsid w:val="3AC31BE7"/>
    <w:multiLevelType w:val="hybridMultilevel"/>
    <w:tmpl w:val="42B819E2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8B5AC3"/>
    <w:multiLevelType w:val="hybridMultilevel"/>
    <w:tmpl w:val="514AD66A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49243E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40025F57"/>
    <w:multiLevelType w:val="hybridMultilevel"/>
    <w:tmpl w:val="3B628D7E"/>
    <w:lvl w:ilvl="0" w:tplc="44C48614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415B794C"/>
    <w:multiLevelType w:val="hybridMultilevel"/>
    <w:tmpl w:val="742A0B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B7809B1"/>
    <w:multiLevelType w:val="multilevel"/>
    <w:tmpl w:val="F2C62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5">
    <w:nsid w:val="4F4E164F"/>
    <w:multiLevelType w:val="hybridMultilevel"/>
    <w:tmpl w:val="35766D9A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CE4FE9"/>
    <w:multiLevelType w:val="hybridMultilevel"/>
    <w:tmpl w:val="2348F510"/>
    <w:lvl w:ilvl="0" w:tplc="42541648">
      <w:start w:val="2"/>
      <w:numFmt w:val="decimal"/>
      <w:lvlText w:val="%1."/>
      <w:lvlJc w:val="left"/>
      <w:pPr>
        <w:tabs>
          <w:tab w:val="num" w:pos="62"/>
        </w:tabs>
        <w:ind w:left="6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82"/>
        </w:tabs>
        <w:ind w:left="78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02"/>
        </w:tabs>
        <w:ind w:left="150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22"/>
        </w:tabs>
        <w:ind w:left="222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942"/>
        </w:tabs>
        <w:ind w:left="294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62"/>
        </w:tabs>
        <w:ind w:left="366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82"/>
        </w:tabs>
        <w:ind w:left="438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102"/>
        </w:tabs>
        <w:ind w:left="510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822"/>
        </w:tabs>
        <w:ind w:left="5822" w:hanging="180"/>
      </w:pPr>
      <w:rPr>
        <w:rFonts w:cs="Times New Roman"/>
      </w:rPr>
    </w:lvl>
  </w:abstractNum>
  <w:abstractNum w:abstractNumId="17">
    <w:nsid w:val="5C851992"/>
    <w:multiLevelType w:val="hybridMultilevel"/>
    <w:tmpl w:val="D53865E0"/>
    <w:lvl w:ilvl="0" w:tplc="E078EB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E547774"/>
    <w:multiLevelType w:val="multilevel"/>
    <w:tmpl w:val="CFD0147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9">
    <w:nsid w:val="61FA0604"/>
    <w:multiLevelType w:val="hybridMultilevel"/>
    <w:tmpl w:val="0B38AF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8B1E04"/>
    <w:multiLevelType w:val="multilevel"/>
    <w:tmpl w:val="6542F2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1">
    <w:nsid w:val="64B7122E"/>
    <w:multiLevelType w:val="hybridMultilevel"/>
    <w:tmpl w:val="387A182C"/>
    <w:lvl w:ilvl="0" w:tplc="04090007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22">
    <w:nsid w:val="73B66395"/>
    <w:multiLevelType w:val="hybridMultilevel"/>
    <w:tmpl w:val="0ADC0ECE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48A31B8"/>
    <w:multiLevelType w:val="hybridMultilevel"/>
    <w:tmpl w:val="E4CAA990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9CC5C89"/>
    <w:multiLevelType w:val="hybridMultilevel"/>
    <w:tmpl w:val="97D2F03A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1"/>
  </w:num>
  <w:num w:numId="5">
    <w:abstractNumId w:val="7"/>
  </w:num>
  <w:num w:numId="6">
    <w:abstractNumId w:val="3"/>
  </w:num>
  <w:num w:numId="7">
    <w:abstractNumId w:val="14"/>
  </w:num>
  <w:num w:numId="8">
    <w:abstractNumId w:val="0"/>
  </w:num>
  <w:num w:numId="9">
    <w:abstractNumId w:val="20"/>
  </w:num>
  <w:num w:numId="10">
    <w:abstractNumId w:val="18"/>
  </w:num>
  <w:num w:numId="11">
    <w:abstractNumId w:val="13"/>
  </w:num>
  <w:num w:numId="12">
    <w:abstractNumId w:val="10"/>
  </w:num>
  <w:num w:numId="13">
    <w:abstractNumId w:val="16"/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1"/>
  </w:num>
  <w:num w:numId="17">
    <w:abstractNumId w:val="1"/>
  </w:num>
  <w:num w:numId="18">
    <w:abstractNumId w:val="23"/>
  </w:num>
  <w:num w:numId="19">
    <w:abstractNumId w:val="12"/>
  </w:num>
  <w:num w:numId="20">
    <w:abstractNumId w:val="17"/>
  </w:num>
  <w:num w:numId="21">
    <w:abstractNumId w:val="6"/>
  </w:num>
  <w:num w:numId="22">
    <w:abstractNumId w:val="5"/>
  </w:num>
  <w:num w:numId="23">
    <w:abstractNumId w:val="15"/>
  </w:num>
  <w:num w:numId="24">
    <w:abstractNumId w:val="2"/>
  </w:num>
  <w:num w:numId="25">
    <w:abstractNumId w:val="22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F5F"/>
    <w:rsid w:val="000124DA"/>
    <w:rsid w:val="000152C2"/>
    <w:rsid w:val="00031C48"/>
    <w:rsid w:val="0004533B"/>
    <w:rsid w:val="00045D3D"/>
    <w:rsid w:val="00051190"/>
    <w:rsid w:val="00051B2C"/>
    <w:rsid w:val="0007748B"/>
    <w:rsid w:val="000A0436"/>
    <w:rsid w:val="000B3600"/>
    <w:rsid w:val="000B6D6E"/>
    <w:rsid w:val="000E04CF"/>
    <w:rsid w:val="000E5064"/>
    <w:rsid w:val="000F3C01"/>
    <w:rsid w:val="000F6499"/>
    <w:rsid w:val="00116F7C"/>
    <w:rsid w:val="00140F3E"/>
    <w:rsid w:val="00142F99"/>
    <w:rsid w:val="00160087"/>
    <w:rsid w:val="001913F7"/>
    <w:rsid w:val="00196D7C"/>
    <w:rsid w:val="001D388B"/>
    <w:rsid w:val="001F26AB"/>
    <w:rsid w:val="0020101D"/>
    <w:rsid w:val="00205393"/>
    <w:rsid w:val="00205565"/>
    <w:rsid w:val="00212851"/>
    <w:rsid w:val="00213433"/>
    <w:rsid w:val="002264FD"/>
    <w:rsid w:val="00263643"/>
    <w:rsid w:val="002719AF"/>
    <w:rsid w:val="00280095"/>
    <w:rsid w:val="002B670B"/>
    <w:rsid w:val="002E1723"/>
    <w:rsid w:val="00300CE8"/>
    <w:rsid w:val="00325612"/>
    <w:rsid w:val="00343289"/>
    <w:rsid w:val="00352B69"/>
    <w:rsid w:val="00352DAC"/>
    <w:rsid w:val="0036375D"/>
    <w:rsid w:val="00383780"/>
    <w:rsid w:val="003907CF"/>
    <w:rsid w:val="004016DE"/>
    <w:rsid w:val="004A0D60"/>
    <w:rsid w:val="004A12ED"/>
    <w:rsid w:val="004A1C49"/>
    <w:rsid w:val="004A7C3C"/>
    <w:rsid w:val="004B549D"/>
    <w:rsid w:val="004D5423"/>
    <w:rsid w:val="004E65B0"/>
    <w:rsid w:val="005079B0"/>
    <w:rsid w:val="0052606C"/>
    <w:rsid w:val="00537EEE"/>
    <w:rsid w:val="00566925"/>
    <w:rsid w:val="0057208A"/>
    <w:rsid w:val="00574A16"/>
    <w:rsid w:val="00597C0A"/>
    <w:rsid w:val="005B0E3F"/>
    <w:rsid w:val="005B4E2E"/>
    <w:rsid w:val="005D7477"/>
    <w:rsid w:val="005F6655"/>
    <w:rsid w:val="0061035C"/>
    <w:rsid w:val="00642D4C"/>
    <w:rsid w:val="0066031F"/>
    <w:rsid w:val="0069644B"/>
    <w:rsid w:val="006B270D"/>
    <w:rsid w:val="006C39A5"/>
    <w:rsid w:val="006D4E4C"/>
    <w:rsid w:val="0070538B"/>
    <w:rsid w:val="00731092"/>
    <w:rsid w:val="00757BDB"/>
    <w:rsid w:val="007619FB"/>
    <w:rsid w:val="00772827"/>
    <w:rsid w:val="0079705C"/>
    <w:rsid w:val="007A75A4"/>
    <w:rsid w:val="007C2FAE"/>
    <w:rsid w:val="007C54CB"/>
    <w:rsid w:val="007D37D1"/>
    <w:rsid w:val="007F5410"/>
    <w:rsid w:val="00813655"/>
    <w:rsid w:val="00834425"/>
    <w:rsid w:val="0085146F"/>
    <w:rsid w:val="00853401"/>
    <w:rsid w:val="0086664D"/>
    <w:rsid w:val="0087209A"/>
    <w:rsid w:val="00884646"/>
    <w:rsid w:val="00885347"/>
    <w:rsid w:val="00887FC4"/>
    <w:rsid w:val="008B4A46"/>
    <w:rsid w:val="008D0D62"/>
    <w:rsid w:val="00956FC0"/>
    <w:rsid w:val="00974E06"/>
    <w:rsid w:val="00976C7C"/>
    <w:rsid w:val="009B244E"/>
    <w:rsid w:val="009F40DB"/>
    <w:rsid w:val="00A1563C"/>
    <w:rsid w:val="00A41D84"/>
    <w:rsid w:val="00A55F80"/>
    <w:rsid w:val="00A616BE"/>
    <w:rsid w:val="00A7129B"/>
    <w:rsid w:val="00A84F01"/>
    <w:rsid w:val="00AD0A70"/>
    <w:rsid w:val="00AD27D1"/>
    <w:rsid w:val="00AF2387"/>
    <w:rsid w:val="00B10812"/>
    <w:rsid w:val="00B4190D"/>
    <w:rsid w:val="00B475B3"/>
    <w:rsid w:val="00B649FF"/>
    <w:rsid w:val="00B67C26"/>
    <w:rsid w:val="00B81CA7"/>
    <w:rsid w:val="00B84D00"/>
    <w:rsid w:val="00B92A38"/>
    <w:rsid w:val="00BE51E4"/>
    <w:rsid w:val="00BF36C5"/>
    <w:rsid w:val="00C37660"/>
    <w:rsid w:val="00C53419"/>
    <w:rsid w:val="00C57924"/>
    <w:rsid w:val="00C64860"/>
    <w:rsid w:val="00C76014"/>
    <w:rsid w:val="00CA243E"/>
    <w:rsid w:val="00CA5F5F"/>
    <w:rsid w:val="00CB128C"/>
    <w:rsid w:val="00CB5901"/>
    <w:rsid w:val="00CD2735"/>
    <w:rsid w:val="00CD2FB2"/>
    <w:rsid w:val="00CD3B75"/>
    <w:rsid w:val="00D030CC"/>
    <w:rsid w:val="00D11D58"/>
    <w:rsid w:val="00D61297"/>
    <w:rsid w:val="00D649B7"/>
    <w:rsid w:val="00DA0AC8"/>
    <w:rsid w:val="00DE54D1"/>
    <w:rsid w:val="00DE68D8"/>
    <w:rsid w:val="00DF1B20"/>
    <w:rsid w:val="00E121A7"/>
    <w:rsid w:val="00E7173D"/>
    <w:rsid w:val="00E75957"/>
    <w:rsid w:val="00ED0823"/>
    <w:rsid w:val="00EE4118"/>
    <w:rsid w:val="00EF3ED0"/>
    <w:rsid w:val="00EF6F6D"/>
    <w:rsid w:val="00F03CDC"/>
    <w:rsid w:val="00F333C1"/>
    <w:rsid w:val="00F349A3"/>
    <w:rsid w:val="00F44549"/>
    <w:rsid w:val="00F44DE2"/>
    <w:rsid w:val="00F63F59"/>
    <w:rsid w:val="00F85B14"/>
    <w:rsid w:val="00FA5BA5"/>
    <w:rsid w:val="00FC5916"/>
    <w:rsid w:val="00FD1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436"/>
    <w:rPr>
      <w:rFonts w:ascii="Arial" w:hAnsi="Arial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0A043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F052E"/>
    <w:rPr>
      <w:rFonts w:ascii="Arial" w:hAnsi="Arial"/>
      <w:sz w:val="22"/>
      <w:lang w:eastAsia="en-US"/>
    </w:rPr>
  </w:style>
  <w:style w:type="paragraph" w:customStyle="1" w:styleId="TableListNumber">
    <w:name w:val="Table List Number"/>
    <w:basedOn w:val="TableText"/>
    <w:semiHidden/>
    <w:rsid w:val="000A0436"/>
    <w:pPr>
      <w:numPr>
        <w:numId w:val="2"/>
      </w:numPr>
      <w:tabs>
        <w:tab w:val="left" w:pos="298"/>
      </w:tabs>
    </w:pPr>
  </w:style>
  <w:style w:type="paragraph" w:customStyle="1" w:styleId="TableText">
    <w:name w:val="Table Text"/>
    <w:basedOn w:val="Normal"/>
    <w:semiHidden/>
    <w:rsid w:val="000A0436"/>
    <w:pPr>
      <w:spacing w:before="120" w:after="170" w:line="240" w:lineRule="atLeast"/>
    </w:pPr>
    <w:rPr>
      <w:sz w:val="20"/>
    </w:rPr>
  </w:style>
  <w:style w:type="paragraph" w:customStyle="1" w:styleId="TableColumnHeader">
    <w:name w:val="Table Column Header"/>
    <w:basedOn w:val="TableText"/>
    <w:semiHidden/>
    <w:rsid w:val="000A0436"/>
    <w:rPr>
      <w:b/>
    </w:rPr>
  </w:style>
  <w:style w:type="paragraph" w:customStyle="1" w:styleId="Knowledge">
    <w:name w:val="Knowledge"/>
    <w:basedOn w:val="Normal"/>
    <w:rsid w:val="000A0436"/>
    <w:pPr>
      <w:spacing w:before="120" w:after="120"/>
    </w:pPr>
    <w:rPr>
      <w:szCs w:val="24"/>
    </w:rPr>
  </w:style>
  <w:style w:type="paragraph" w:styleId="ListNumber">
    <w:name w:val="List Number"/>
    <w:basedOn w:val="Normal"/>
    <w:uiPriority w:val="99"/>
    <w:semiHidden/>
    <w:rsid w:val="000A0436"/>
    <w:pPr>
      <w:numPr>
        <w:ilvl w:val="1"/>
        <w:numId w:val="3"/>
      </w:numPr>
      <w:spacing w:after="120"/>
      <w:jc w:val="both"/>
    </w:pPr>
  </w:style>
  <w:style w:type="character" w:customStyle="1" w:styleId="CharChar">
    <w:name w:val="Char Char"/>
    <w:rsid w:val="000A0436"/>
    <w:rPr>
      <w:rFonts w:ascii="Arial" w:hAnsi="Arial"/>
      <w:sz w:val="22"/>
      <w:lang w:val="en-GB" w:eastAsia="en-US"/>
    </w:rPr>
  </w:style>
  <w:style w:type="paragraph" w:styleId="Header">
    <w:name w:val="header"/>
    <w:basedOn w:val="Normal"/>
    <w:link w:val="HeaderChar"/>
    <w:uiPriority w:val="99"/>
    <w:semiHidden/>
    <w:rsid w:val="000A04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052E"/>
    <w:rPr>
      <w:rFonts w:ascii="Arial" w:hAnsi="Arial"/>
      <w:sz w:val="22"/>
      <w:lang w:eastAsia="en-US"/>
    </w:rPr>
  </w:style>
  <w:style w:type="paragraph" w:customStyle="1" w:styleId="context2">
    <w:name w:val="context2"/>
    <w:basedOn w:val="Normal"/>
    <w:rsid w:val="00F44549"/>
    <w:pPr>
      <w:ind w:left="1440" w:hanging="1440"/>
    </w:pPr>
    <w:rPr>
      <w:rFonts w:ascii="Times New Roman" w:hAnsi="Times New Roman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4533B"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33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4533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33B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33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533B"/>
    <w:rPr>
      <w:rFonts w:ascii="Tahoma" w:hAnsi="Tahoma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/>
  <LinksUpToDate>false</LinksUpToDate>
  <CharactersWithSpaces>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My Computer</dc:creator>
  <cp:keywords/>
  <dc:description/>
  <cp:lastModifiedBy>Iain Mackinnon</cp:lastModifiedBy>
  <cp:revision>3</cp:revision>
  <dcterms:created xsi:type="dcterms:W3CDTF">2013-12-27T11:00:00Z</dcterms:created>
  <dcterms:modified xsi:type="dcterms:W3CDTF">2014-01-31T14:48:00Z</dcterms:modified>
</cp:coreProperties>
</file>